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990"/>
        <w:gridCol w:w="6593"/>
      </w:tblGrid>
      <w:tr w:rsidR="00067FE2" w14:paraId="3C6642E3" w14:textId="77777777" w:rsidTr="003D01D4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B23675" w14:textId="309C06FE" w:rsidR="00067FE2" w:rsidRDefault="001C0D71" w:rsidP="00E14D97">
            <w:pPr>
              <w:pStyle w:val="Header"/>
              <w:spacing w:before="120" w:after="120"/>
            </w:pPr>
            <w:r>
              <w:t>PG</w:t>
            </w:r>
            <w:r w:rsidR="00067FE2"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58DFDEEC" w14:textId="671F2D1A" w:rsidR="00067FE2" w:rsidRDefault="00757492" w:rsidP="00E14D97">
            <w:pPr>
              <w:pStyle w:val="Header"/>
              <w:jc w:val="center"/>
            </w:pPr>
            <w:hyperlink r:id="rId8" w:history="1">
              <w:r w:rsidRPr="00757492">
                <w:rPr>
                  <w:rStyle w:val="Hyperlink"/>
                </w:rPr>
                <w:t>130</w:t>
              </w:r>
            </w:hyperlink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7FB52" w14:textId="4D1E9471" w:rsidR="00067FE2" w:rsidRDefault="00847042" w:rsidP="00F44236">
            <w:pPr>
              <w:pStyle w:val="Header"/>
            </w:pPr>
            <w:r>
              <w:t xml:space="preserve">PGRR </w:t>
            </w:r>
            <w:r w:rsidR="00067FE2">
              <w:t>Title</w:t>
            </w:r>
          </w:p>
        </w:tc>
        <w:tc>
          <w:tcPr>
            <w:tcW w:w="6593" w:type="dxa"/>
            <w:tcBorders>
              <w:bottom w:val="single" w:sz="4" w:space="0" w:color="auto"/>
            </w:tcBorders>
            <w:vAlign w:val="center"/>
          </w:tcPr>
          <w:p w14:paraId="58F14EBB" w14:textId="0E2756CE" w:rsidR="00067FE2" w:rsidRDefault="001C0D71" w:rsidP="00F44236">
            <w:pPr>
              <w:pStyle w:val="Header"/>
            </w:pPr>
            <w:r>
              <w:t>Related to NPRR12</w:t>
            </w:r>
            <w:r w:rsidR="00757492">
              <w:t>95</w:t>
            </w:r>
            <w:r>
              <w:t>, GTC Exit Solutions</w:t>
            </w:r>
          </w:p>
        </w:tc>
      </w:tr>
      <w:tr w:rsidR="003D01D4" w:rsidRPr="00E01925" w14:paraId="398BCBF4" w14:textId="77777777" w:rsidTr="003D01D4">
        <w:trPr>
          <w:trHeight w:val="53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E0C9A0B" w14:textId="1111C3F8" w:rsidR="003D01D4" w:rsidRPr="003D01D4" w:rsidRDefault="003D01D4" w:rsidP="003D01D4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16A45634" w14:textId="67864DB6" w:rsidR="003D01D4" w:rsidRPr="00E01925" w:rsidRDefault="003D01D4" w:rsidP="00176375">
            <w:pPr>
              <w:pStyle w:val="NormalArial"/>
              <w:spacing w:before="120" w:after="120"/>
            </w:pPr>
            <w:r>
              <w:t>September 11</w:t>
            </w:r>
            <w:r>
              <w:t>, 2025</w:t>
            </w:r>
          </w:p>
        </w:tc>
      </w:tr>
      <w:tr w:rsidR="003D01D4" w:rsidRPr="00E01925" w14:paraId="7BDFB67A" w14:textId="77777777" w:rsidTr="003D01D4">
        <w:trPr>
          <w:trHeight w:val="53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D0B9EB4" w14:textId="4F335D75" w:rsidR="003D01D4" w:rsidRPr="00E01925" w:rsidRDefault="003D01D4" w:rsidP="003D01D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71D462D0" w14:textId="67781C8C" w:rsidR="003D01D4" w:rsidDel="003D01D4" w:rsidRDefault="003D01D4" w:rsidP="00176375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3D01D4" w:rsidRPr="00E01925" w14:paraId="3FAB80E5" w14:textId="77777777" w:rsidTr="00F007C4">
        <w:trPr>
          <w:trHeight w:val="52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D62B0B3" w14:textId="26603CEC" w:rsidR="003D01D4" w:rsidRPr="00E01925" w:rsidRDefault="003D01D4" w:rsidP="003D01D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5C764114" w14:textId="43FDACE6" w:rsidR="003D01D4" w:rsidRPr="003D01D4" w:rsidRDefault="003D01D4" w:rsidP="00F44236">
            <w:pPr>
              <w:pStyle w:val="Header"/>
              <w:rPr>
                <w:b w:val="0"/>
              </w:rPr>
            </w:pPr>
            <w:r w:rsidRPr="003D01D4">
              <w:rPr>
                <w:b w:val="0"/>
              </w:rPr>
              <w:t>Normal</w:t>
            </w:r>
          </w:p>
        </w:tc>
      </w:tr>
      <w:tr w:rsidR="003D01D4" w:rsidRPr="00E01925" w14:paraId="3A7A3A11" w14:textId="77777777" w:rsidTr="003D01D4">
        <w:trPr>
          <w:trHeight w:val="692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A71BCE2" w14:textId="582F6B94" w:rsidR="003D01D4" w:rsidRPr="003D01D4" w:rsidDel="003D01D4" w:rsidRDefault="003D01D4" w:rsidP="003D01D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28680AFC" w14:textId="47821053" w:rsidR="003D01D4" w:rsidRPr="003D01D4" w:rsidRDefault="003D01D4" w:rsidP="00F44236">
            <w:pPr>
              <w:pStyle w:val="Header"/>
              <w:rPr>
                <w:b w:val="0"/>
              </w:rPr>
            </w:pPr>
            <w:r>
              <w:rPr>
                <w:b w:val="0"/>
              </w:rPr>
              <w:t>To be determined</w:t>
            </w:r>
          </w:p>
        </w:tc>
      </w:tr>
      <w:tr w:rsidR="003D01D4" w:rsidRPr="00E01925" w14:paraId="478F9D3B" w14:textId="77777777" w:rsidTr="003D01D4">
        <w:trPr>
          <w:trHeight w:val="692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4849249" w14:textId="758FCF6B" w:rsidR="003D01D4" w:rsidRPr="003D01D4" w:rsidDel="003D01D4" w:rsidRDefault="003D01D4" w:rsidP="003D01D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1CECE811" w14:textId="40627071" w:rsidR="003D01D4" w:rsidRPr="003D01D4" w:rsidRDefault="003D01D4" w:rsidP="00F44236">
            <w:pPr>
              <w:pStyle w:val="Header"/>
              <w:rPr>
                <w:b w:val="0"/>
              </w:rPr>
            </w:pPr>
            <w:r>
              <w:rPr>
                <w:b w:val="0"/>
              </w:rPr>
              <w:t>To be determined</w:t>
            </w:r>
          </w:p>
        </w:tc>
      </w:tr>
      <w:tr w:rsidR="009D17F0" w14:paraId="117EEC9D" w14:textId="77777777" w:rsidTr="003D01D4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A8D29" w14:textId="53727562" w:rsidR="009D17F0" w:rsidRDefault="001C0D71" w:rsidP="00E14D97">
            <w:pPr>
              <w:pStyle w:val="Header"/>
              <w:spacing w:before="120" w:after="120"/>
            </w:pPr>
            <w:r>
              <w:t>Planning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3356516F" w14:textId="1DE9AA5B" w:rsidR="009D17F0" w:rsidRPr="00FB509B" w:rsidRDefault="001C0D71" w:rsidP="00F44236">
            <w:pPr>
              <w:pStyle w:val="NormalArial"/>
            </w:pPr>
            <w:r>
              <w:t>3.1.3.3</w:t>
            </w:r>
            <w:r w:rsidR="00847042">
              <w:t xml:space="preserve">, </w:t>
            </w:r>
            <w:r w:rsidR="005C19A5">
              <w:t>Generic Transmission Constraint (</w:t>
            </w:r>
            <w:r>
              <w:t>GTC</w:t>
            </w:r>
            <w:r w:rsidR="005C19A5">
              <w:t>)</w:t>
            </w:r>
            <w:r>
              <w:t xml:space="preserve"> Exit Solutions (new)</w:t>
            </w:r>
          </w:p>
        </w:tc>
      </w:tr>
      <w:tr w:rsidR="00C9766A" w14:paraId="112502C0" w14:textId="77777777" w:rsidTr="003D01D4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7FBFB" w14:textId="77777777" w:rsidR="00C9766A" w:rsidRDefault="00625E5D" w:rsidP="00E14D97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5D9AA7D2" w14:textId="08ABD00D" w:rsidR="00C9766A" w:rsidRPr="00FB509B" w:rsidRDefault="001C0D71" w:rsidP="00176375">
            <w:pPr>
              <w:pStyle w:val="NormalArial"/>
              <w:spacing w:before="120" w:after="120"/>
            </w:pPr>
            <w:r w:rsidRPr="001C0D71">
              <w:t>Nodal Protocol Revision Request (NPRR) 12</w:t>
            </w:r>
            <w:r w:rsidR="00757492">
              <w:t>95</w:t>
            </w:r>
            <w:r w:rsidRPr="001C0D71">
              <w:t xml:space="preserve">, </w:t>
            </w:r>
            <w:r>
              <w:t>GTC Exit Solutions</w:t>
            </w:r>
          </w:p>
        </w:tc>
      </w:tr>
      <w:tr w:rsidR="009D17F0" w14:paraId="37367474" w14:textId="77777777" w:rsidTr="003D01D4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E742F6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6A00AE95" w14:textId="28C1D0E9" w:rsidR="009D17F0" w:rsidRPr="00FB509B" w:rsidRDefault="001C0D71" w:rsidP="00176375">
            <w:pPr>
              <w:pStyle w:val="NormalArial"/>
              <w:spacing w:before="120" w:after="120"/>
            </w:pPr>
            <w:r w:rsidRPr="001C0D71">
              <w:t xml:space="preserve">This Planning Guide Revision Request (PGRR) details how </w:t>
            </w:r>
            <w:r w:rsidR="00847042">
              <w:t>Generic Transmission Constraint (</w:t>
            </w:r>
            <w:r>
              <w:t>GTC</w:t>
            </w:r>
            <w:r w:rsidR="00847042">
              <w:t>)</w:t>
            </w:r>
            <w:r>
              <w:t xml:space="preserve"> </w:t>
            </w:r>
            <w:r w:rsidR="00847042">
              <w:t>exit solutions</w:t>
            </w:r>
            <w:r w:rsidRPr="001C0D71">
              <w:t>, as defined in the related NPRR12</w:t>
            </w:r>
            <w:r w:rsidR="00757492">
              <w:t>95</w:t>
            </w:r>
            <w:r w:rsidRPr="001C0D71">
              <w:t>, shall be incorporated into ERCOT planning studies.</w:t>
            </w:r>
          </w:p>
        </w:tc>
      </w:tr>
      <w:tr w:rsidR="009D17F0" w14:paraId="7C0519CA" w14:textId="77777777" w:rsidTr="003D01D4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F1E5650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43F2A15B" w14:textId="3117E656" w:rsidR="00555554" w:rsidRDefault="00C5061F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pict w14:anchorId="5274B928">
                <v:shape id="_x0000_i1026" type="#_x0000_t75" style="width:15.75pt;height:15pt;visibility:visible;mso-wrap-style:square">
                  <v:imagedata r:id="rId9" o:title=""/>
                </v:shape>
              </w:pict>
            </w:r>
            <w:r w:rsidR="00555554" w:rsidRPr="006629C8">
              <w:t xml:space="preserve">  </w:t>
            </w:r>
            <w:hyperlink r:id="rId10" w:history="1">
              <w:r w:rsidR="0055555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555554">
              <w:rPr>
                <w:rFonts w:cs="Arial"/>
                <w:color w:val="000000"/>
              </w:rPr>
              <w:t xml:space="preserve"> Objective 1 – </w:t>
            </w:r>
            <w:r w:rsidR="00555554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4E24F7A7" w14:textId="0F28EFD1" w:rsidR="00555554" w:rsidRPr="00BD53C5" w:rsidRDefault="00C5061F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pict w14:anchorId="613324DE">
                <v:shape id="_x0000_i1027" type="#_x0000_t75" style="width:15.75pt;height:15pt">
                  <v:imagedata r:id="rId11" o:title=""/>
                </v:shape>
              </w:pict>
            </w:r>
            <w:r w:rsidR="00555554" w:rsidRPr="00CD242D">
              <w:t xml:space="preserve">  </w:t>
            </w:r>
            <w:hyperlink r:id="rId12" w:history="1">
              <w:r w:rsidR="0055555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555554">
              <w:rPr>
                <w:rFonts w:cs="Arial"/>
                <w:color w:val="000000"/>
              </w:rPr>
              <w:t xml:space="preserve"> Objective 2 - </w:t>
            </w:r>
            <w:r w:rsidR="00555554" w:rsidRPr="00BD53C5">
              <w:rPr>
                <w:rFonts w:cs="Arial"/>
                <w:color w:val="000000"/>
              </w:rPr>
              <w:t>Enhance the ERCOT region’s economic competitiveness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electricity prices to consumers</w:t>
            </w:r>
          </w:p>
          <w:p w14:paraId="7B3D991B" w14:textId="27B2F368" w:rsidR="00555554" w:rsidRPr="00BD53C5" w:rsidRDefault="00C5061F" w:rsidP="0055555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pict w14:anchorId="021A3F14">
                <v:shape id="_x0000_i1028" type="#_x0000_t75" style="width:15.75pt;height:15pt">
                  <v:imagedata r:id="rId11" o:title=""/>
                </v:shape>
              </w:pict>
            </w:r>
            <w:r w:rsidR="00555554" w:rsidRPr="006629C8">
              <w:t xml:space="preserve">  </w:t>
            </w:r>
            <w:hyperlink r:id="rId13" w:history="1">
              <w:r w:rsidR="0055555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555554">
              <w:rPr>
                <w:rFonts w:cs="Arial"/>
                <w:color w:val="000000"/>
              </w:rPr>
              <w:t xml:space="preserve"> Objective 3 - </w:t>
            </w:r>
            <w:r w:rsidR="00555554" w:rsidRPr="00BD53C5">
              <w:rPr>
                <w:rFonts w:cs="Arial"/>
                <w:color w:val="000000"/>
              </w:rPr>
              <w:t>Advance ERCOT, Inc. as an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independent leading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industry expert and an employer of choice by fostering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importance of our mission</w:t>
            </w:r>
          </w:p>
          <w:p w14:paraId="0E922105" w14:textId="29F021F2" w:rsidR="00E71C39" w:rsidRDefault="00C5061F" w:rsidP="00E71C39">
            <w:pPr>
              <w:pStyle w:val="NormalArial"/>
              <w:spacing w:before="120"/>
              <w:rPr>
                <w:iCs/>
                <w:kern w:val="24"/>
              </w:rPr>
            </w:pPr>
            <w:r>
              <w:pict w14:anchorId="200A7673">
                <v:shape id="_x0000_i1029" type="#_x0000_t75" style="width:15.75pt;height:15pt">
                  <v:imagedata r:id="rId11" o:title=""/>
                </v:shape>
              </w:pict>
            </w:r>
            <w:r w:rsidR="00E71C39" w:rsidRPr="006629C8">
              <w:t xml:space="preserve">  </w:t>
            </w:r>
            <w:r w:rsidR="00ED3965" w:rsidRPr="00344591">
              <w:rPr>
                <w:iCs/>
                <w:kern w:val="24"/>
              </w:rPr>
              <w:t>General system and/or process improvement(s)</w:t>
            </w:r>
          </w:p>
          <w:p w14:paraId="17096D73" w14:textId="38C0B80A" w:rsidR="00E71C39" w:rsidRDefault="00C5061F" w:rsidP="00E71C39">
            <w:pPr>
              <w:pStyle w:val="NormalArial"/>
              <w:spacing w:before="120"/>
              <w:rPr>
                <w:iCs/>
                <w:kern w:val="24"/>
              </w:rPr>
            </w:pPr>
            <w:r>
              <w:pict w14:anchorId="4C6ED319">
                <v:shape id="_x0000_i1030" type="#_x0000_t75" style="width:15.75pt;height:15pt">
                  <v:imagedata r:id="rId11" o:title=""/>
                </v:shape>
              </w:pict>
            </w:r>
            <w:r w:rsidR="00E71C39" w:rsidRPr="006629C8">
              <w:t xml:space="preserve">  </w:t>
            </w:r>
            <w:r w:rsidR="00E71C39">
              <w:rPr>
                <w:iCs/>
                <w:kern w:val="24"/>
              </w:rPr>
              <w:t>Regulatory requirements</w:t>
            </w:r>
          </w:p>
          <w:p w14:paraId="5FB89AD5" w14:textId="2B1EA28B" w:rsidR="00E71C39" w:rsidRPr="00CD242D" w:rsidRDefault="00C5061F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pict w14:anchorId="52A53E32">
                <v:shape id="_x0000_i1031" type="#_x0000_t75" style="width:15.75pt;height:15pt">
                  <v:imagedata r:id="rId11" o:title=""/>
                </v:shape>
              </w:pict>
            </w:r>
            <w:r w:rsidR="00E71C39" w:rsidRPr="006629C8">
              <w:t xml:space="preserve">  </w:t>
            </w:r>
            <w:r w:rsidR="00555554">
              <w:rPr>
                <w:rFonts w:cs="Arial"/>
                <w:color w:val="000000"/>
              </w:rPr>
              <w:t>ERCOT Board/PUCT Directive</w:t>
            </w:r>
          </w:p>
          <w:p w14:paraId="2CABC3A3" w14:textId="77777777" w:rsidR="00555554" w:rsidRDefault="00555554" w:rsidP="00E71C39">
            <w:pPr>
              <w:pStyle w:val="NormalArial"/>
              <w:rPr>
                <w:i/>
                <w:sz w:val="20"/>
                <w:szCs w:val="20"/>
              </w:rPr>
            </w:pPr>
          </w:p>
          <w:p w14:paraId="4818D736" w14:textId="34047D8E" w:rsidR="00555554" w:rsidRPr="00176375" w:rsidRDefault="00E71C39" w:rsidP="00176375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 w:rsidR="00555554"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625E5D" w14:paraId="3F80A5FA" w14:textId="77777777" w:rsidTr="003D01D4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ABB5F27" w14:textId="61EC6BB8" w:rsidR="00625E5D" w:rsidRDefault="00555554" w:rsidP="00E14D97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313E5647" w14:textId="03F80BF0" w:rsidR="00625E5D" w:rsidRPr="00625E5D" w:rsidRDefault="001C0D71" w:rsidP="00625E5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This PGRR identifies how GTC </w:t>
            </w:r>
            <w:r w:rsidR="00847042">
              <w:t xml:space="preserve">exit </w:t>
            </w:r>
            <w:r>
              <w:t>solutions will be funded.</w:t>
            </w:r>
          </w:p>
        </w:tc>
      </w:tr>
      <w:tr w:rsidR="003D01D4" w14:paraId="40F82486" w14:textId="77777777" w:rsidTr="003D01D4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8C78500" w14:textId="71C3E83E" w:rsidR="003D01D4" w:rsidRDefault="003D01D4" w:rsidP="00E14D97">
            <w:pPr>
              <w:pStyle w:val="Header"/>
              <w:spacing w:before="120" w:after="120"/>
            </w:pPr>
            <w:r>
              <w:t>ROS Decision</w:t>
            </w:r>
          </w:p>
        </w:tc>
        <w:tc>
          <w:tcPr>
            <w:tcW w:w="7583" w:type="dxa"/>
            <w:gridSpan w:val="2"/>
            <w:vAlign w:val="center"/>
          </w:tcPr>
          <w:p w14:paraId="69461748" w14:textId="35FA04F8" w:rsidR="003D01D4" w:rsidRDefault="003D01D4" w:rsidP="00625E5D">
            <w:pPr>
              <w:pStyle w:val="NormalArial"/>
              <w:spacing w:before="120" w:after="120"/>
            </w:pPr>
            <w:r>
              <w:t xml:space="preserve">On 9/11/25, ROS voted unanimously to </w:t>
            </w:r>
            <w:r w:rsidRPr="003D01D4">
              <w:t xml:space="preserve">table PGRR130 for further review by </w:t>
            </w:r>
            <w:r w:rsidR="00F007C4">
              <w:t>the Planning Working Group (</w:t>
            </w:r>
            <w:r w:rsidRPr="003D01D4">
              <w:t>PLWG</w:t>
            </w:r>
            <w:r w:rsidR="00F007C4">
              <w:t>)</w:t>
            </w:r>
            <w:r>
              <w:t>.  All Market Segments participated in the vote.</w:t>
            </w:r>
          </w:p>
        </w:tc>
      </w:tr>
      <w:tr w:rsidR="003D01D4" w14:paraId="17230207" w14:textId="77777777" w:rsidTr="003D01D4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FE726E" w14:textId="6FCE597A" w:rsidR="003D01D4" w:rsidRDefault="003D01D4" w:rsidP="00E14D97">
            <w:pPr>
              <w:pStyle w:val="Header"/>
              <w:spacing w:before="120" w:after="120"/>
            </w:pPr>
            <w:r>
              <w:t>Summary of ROS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6078D8D3" w14:textId="470FA924" w:rsidR="003D01D4" w:rsidRDefault="003D01D4" w:rsidP="00625E5D">
            <w:pPr>
              <w:pStyle w:val="NormalArial"/>
              <w:spacing w:before="120" w:after="120"/>
            </w:pPr>
            <w:r>
              <w:t xml:space="preserve">On 9/11/25, ROS reviewed </w:t>
            </w:r>
            <w:r w:rsidR="009633C5">
              <w:t xml:space="preserve">PGRR130 and referenced NPRR1295.  ERCOT cited concerns with PGRR130 including </w:t>
            </w:r>
            <w:r w:rsidR="00403314">
              <w:t xml:space="preserve">potential discrepancy with </w:t>
            </w:r>
            <w:r w:rsidR="00F007C4">
              <w:t>P.U.C. S</w:t>
            </w:r>
            <w:r w:rsidR="00F007C4" w:rsidRPr="00F007C4">
              <w:rPr>
                <w:sz w:val="20"/>
                <w:szCs w:val="20"/>
              </w:rPr>
              <w:t>UBST</w:t>
            </w:r>
            <w:r w:rsidR="00F007C4">
              <w:t>.</w:t>
            </w:r>
            <w:r w:rsidR="00403314">
              <w:t xml:space="preserve"> R</w:t>
            </w:r>
            <w:r w:rsidR="00F007C4">
              <w:t>.</w:t>
            </w:r>
            <w:r w:rsidR="00403314">
              <w:t xml:space="preserve"> 25.101</w:t>
            </w:r>
            <w:r w:rsidR="00F007C4">
              <w:t>, Certification Criteria</w:t>
            </w:r>
            <w:r w:rsidR="00403314">
              <w:t>.  Other participants requested additional Consumer benefits.</w:t>
            </w:r>
          </w:p>
        </w:tc>
      </w:tr>
    </w:tbl>
    <w:p w14:paraId="456C4CE6" w14:textId="77777777" w:rsid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403314" w:rsidRPr="00403314" w14:paraId="0A49EC66" w14:textId="77777777" w:rsidTr="000A18D4">
        <w:trPr>
          <w:trHeight w:val="518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24A5DE32" w14:textId="77777777" w:rsidR="00403314" w:rsidRPr="00403314" w:rsidRDefault="00403314" w:rsidP="00403314">
            <w:pPr>
              <w:spacing w:before="120" w:after="120"/>
              <w:jc w:val="center"/>
              <w:rPr>
                <w:rFonts w:ascii="Arial" w:eastAsiaTheme="minorEastAsia" w:hAnsi="Arial"/>
              </w:rPr>
            </w:pPr>
            <w:r w:rsidRPr="00403314">
              <w:rPr>
                <w:rFonts w:ascii="Arial" w:eastAsiaTheme="minorEastAsia" w:hAnsi="Arial"/>
                <w:b/>
              </w:rPr>
              <w:t>Opinions</w:t>
            </w:r>
          </w:p>
        </w:tc>
      </w:tr>
      <w:tr w:rsidR="00403314" w:rsidRPr="00403314" w14:paraId="37D559F8" w14:textId="77777777" w:rsidTr="000A18D4">
        <w:trPr>
          <w:trHeight w:val="518"/>
        </w:trPr>
        <w:tc>
          <w:tcPr>
            <w:tcW w:w="2880" w:type="dxa"/>
            <w:shd w:val="clear" w:color="auto" w:fill="FFFFFF"/>
            <w:vAlign w:val="center"/>
          </w:tcPr>
          <w:p w14:paraId="50FEBC6D" w14:textId="77777777" w:rsidR="00403314" w:rsidRPr="00403314" w:rsidRDefault="00403314" w:rsidP="0040331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eastAsiaTheme="minorEastAsia" w:hAnsi="Arial"/>
                <w:b/>
                <w:bCs/>
              </w:rPr>
            </w:pPr>
            <w:r w:rsidRPr="00403314">
              <w:rPr>
                <w:rFonts w:ascii="Arial" w:eastAsiaTheme="minorEastAsia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578F845A" w14:textId="77777777" w:rsidR="00403314" w:rsidRPr="00403314" w:rsidRDefault="00403314" w:rsidP="00403314">
            <w:pPr>
              <w:spacing w:before="120" w:after="120"/>
              <w:rPr>
                <w:rFonts w:ascii="Arial" w:eastAsiaTheme="minorEastAsia" w:hAnsi="Arial"/>
              </w:rPr>
            </w:pPr>
            <w:r w:rsidRPr="00403314">
              <w:rPr>
                <w:rFonts w:ascii="Arial" w:eastAsiaTheme="minorEastAsia" w:hAnsi="Arial"/>
              </w:rPr>
              <w:t>Not applicable</w:t>
            </w:r>
          </w:p>
        </w:tc>
      </w:tr>
      <w:tr w:rsidR="00403314" w:rsidRPr="00403314" w14:paraId="11E6420D" w14:textId="77777777" w:rsidTr="000A18D4">
        <w:trPr>
          <w:trHeight w:val="518"/>
        </w:trPr>
        <w:tc>
          <w:tcPr>
            <w:tcW w:w="2880" w:type="dxa"/>
            <w:shd w:val="clear" w:color="auto" w:fill="FFFFFF"/>
            <w:vAlign w:val="center"/>
          </w:tcPr>
          <w:p w14:paraId="0EE960CE" w14:textId="77777777" w:rsidR="00403314" w:rsidRPr="00403314" w:rsidRDefault="00403314" w:rsidP="0040331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eastAsiaTheme="minorEastAsia" w:hAnsi="Arial"/>
                <w:b/>
                <w:bCs/>
              </w:rPr>
            </w:pPr>
            <w:r w:rsidRPr="00403314">
              <w:rPr>
                <w:rFonts w:ascii="Arial" w:eastAsiaTheme="minorEastAsia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2A336CEB" w14:textId="77777777" w:rsidR="00403314" w:rsidRPr="00403314" w:rsidRDefault="00403314" w:rsidP="00403314">
            <w:pPr>
              <w:spacing w:before="120" w:after="120"/>
              <w:rPr>
                <w:rFonts w:ascii="Arial" w:eastAsiaTheme="minorEastAsia" w:hAnsi="Arial"/>
              </w:rPr>
            </w:pPr>
            <w:r w:rsidRPr="00403314">
              <w:rPr>
                <w:rFonts w:ascii="Arial" w:eastAsiaTheme="minorEastAsia" w:hAnsi="Arial"/>
              </w:rPr>
              <w:t>To be determined</w:t>
            </w:r>
          </w:p>
        </w:tc>
      </w:tr>
      <w:tr w:rsidR="00403314" w:rsidRPr="00403314" w14:paraId="5C163F71" w14:textId="77777777" w:rsidTr="000A18D4">
        <w:trPr>
          <w:trHeight w:val="518"/>
        </w:trPr>
        <w:tc>
          <w:tcPr>
            <w:tcW w:w="2880" w:type="dxa"/>
            <w:shd w:val="clear" w:color="auto" w:fill="FFFFFF"/>
            <w:vAlign w:val="center"/>
          </w:tcPr>
          <w:p w14:paraId="4980958F" w14:textId="77777777" w:rsidR="00403314" w:rsidRPr="00403314" w:rsidRDefault="00403314" w:rsidP="0040331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eastAsiaTheme="minorEastAsia" w:hAnsi="Arial"/>
                <w:b/>
                <w:bCs/>
              </w:rPr>
            </w:pPr>
            <w:r w:rsidRPr="00403314">
              <w:rPr>
                <w:rFonts w:ascii="Arial" w:eastAsiaTheme="minorEastAsia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64F66890" w14:textId="77777777" w:rsidR="00403314" w:rsidRPr="00403314" w:rsidRDefault="00403314" w:rsidP="00403314">
            <w:pPr>
              <w:spacing w:before="120" w:after="120"/>
              <w:rPr>
                <w:rFonts w:ascii="Arial" w:eastAsiaTheme="minorEastAsia" w:hAnsi="Arial"/>
              </w:rPr>
            </w:pPr>
            <w:r w:rsidRPr="00403314">
              <w:rPr>
                <w:rFonts w:ascii="Arial" w:eastAsiaTheme="minorEastAsia" w:hAnsi="Arial"/>
              </w:rPr>
              <w:t>To be determined</w:t>
            </w:r>
          </w:p>
        </w:tc>
      </w:tr>
      <w:tr w:rsidR="00403314" w:rsidRPr="00403314" w14:paraId="0C069B82" w14:textId="77777777" w:rsidTr="000A18D4">
        <w:trPr>
          <w:trHeight w:val="518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CB7CD" w14:textId="77777777" w:rsidR="00403314" w:rsidRPr="00403314" w:rsidRDefault="00403314" w:rsidP="0040331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eastAsiaTheme="minorEastAsia" w:hAnsi="Arial"/>
                <w:b/>
                <w:bCs/>
              </w:rPr>
            </w:pPr>
            <w:r w:rsidRPr="00403314">
              <w:rPr>
                <w:rFonts w:ascii="Arial" w:eastAsiaTheme="minorEastAsia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D7426F1" w14:textId="77777777" w:rsidR="00403314" w:rsidRPr="00403314" w:rsidRDefault="00403314" w:rsidP="00403314">
            <w:pPr>
              <w:spacing w:before="120" w:after="120"/>
              <w:rPr>
                <w:rFonts w:ascii="Arial" w:eastAsiaTheme="minorEastAsia" w:hAnsi="Arial"/>
              </w:rPr>
            </w:pPr>
            <w:r w:rsidRPr="00403314">
              <w:rPr>
                <w:rFonts w:ascii="Arial" w:eastAsiaTheme="minorEastAsia" w:hAnsi="Arial"/>
              </w:rPr>
              <w:t>To be determined</w:t>
            </w:r>
          </w:p>
        </w:tc>
      </w:tr>
    </w:tbl>
    <w:p w14:paraId="27304230" w14:textId="77777777" w:rsidR="00403314" w:rsidRPr="00D85807" w:rsidRDefault="0040331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7C7D7C76" w:rsidR="00176375" w:rsidRPr="00176375" w:rsidRDefault="009A3772" w:rsidP="00176375">
            <w:pPr>
              <w:pStyle w:val="Header"/>
              <w:jc w:val="center"/>
              <w:rPr>
                <w:bCs w:val="0"/>
              </w:rPr>
            </w:pPr>
            <w:bookmarkStart w:id="0" w:name="_Hlk154568842"/>
            <w:r>
              <w:t>Sponsor</w:t>
            </w:r>
          </w:p>
        </w:tc>
      </w:tr>
      <w:tr w:rsidR="00CE04F1" w14:paraId="18960E6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D988A51" w14:textId="751CBC44" w:rsidR="00CE04F1" w:rsidRPr="00176375" w:rsidRDefault="00CE04F1" w:rsidP="00CE04F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1FFF1A06" w14:textId="5DC8237E" w:rsidR="00CE04F1" w:rsidRDefault="00CE04F1" w:rsidP="00CE04F1">
            <w:pPr>
              <w:pStyle w:val="NormalArial"/>
            </w:pPr>
            <w:r w:rsidRPr="00543BBC">
              <w:t xml:space="preserve">Alexandra Miller / </w:t>
            </w:r>
            <w:r>
              <w:t>Kevin Hanson / Kat Patrick</w:t>
            </w:r>
          </w:p>
        </w:tc>
      </w:tr>
      <w:tr w:rsidR="00CE04F1" w14:paraId="7FB64D6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B458EB" w14:textId="77777777" w:rsidR="00CE04F1" w:rsidRPr="00B93CA0" w:rsidRDefault="00CE04F1" w:rsidP="00CE04F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4C409BC" w14:textId="65D27344" w:rsidR="00CE04F1" w:rsidRDefault="00CE04F1" w:rsidP="00CE04F1">
            <w:pPr>
              <w:pStyle w:val="NormalArial"/>
            </w:pPr>
            <w:hyperlink r:id="rId14" w:history="1">
              <w:r w:rsidRPr="00E57BF5">
                <w:rPr>
                  <w:rStyle w:val="Hyperlink"/>
                </w:rPr>
                <w:t>Alexandra.Miller@edf-re.com</w:t>
              </w:r>
            </w:hyperlink>
            <w:r>
              <w:rPr>
                <w:rStyle w:val="Hyperlink"/>
              </w:rPr>
              <w:t xml:space="preserve"> / </w:t>
            </w:r>
            <w:hyperlink r:id="rId15" w:history="1">
              <w:r w:rsidRPr="00437A32">
                <w:rPr>
                  <w:rStyle w:val="Hyperlink"/>
                </w:rPr>
                <w:t>khanson@invenergy.com</w:t>
              </w:r>
            </w:hyperlink>
            <w:r>
              <w:rPr>
                <w:rStyle w:val="Hyperlink"/>
              </w:rPr>
              <w:t xml:space="preserve"> / </w:t>
            </w:r>
            <w:r w:rsidRPr="00F92C2B">
              <w:rPr>
                <w:rStyle w:val="Hyperlink"/>
              </w:rPr>
              <w:t>Kat.Patrick@patternenergy.com</w:t>
            </w:r>
          </w:p>
        </w:tc>
      </w:tr>
      <w:tr w:rsidR="00CE04F1" w14:paraId="343A715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FC38B83" w14:textId="77777777" w:rsidR="00CE04F1" w:rsidRPr="00B93CA0" w:rsidRDefault="00CE04F1" w:rsidP="00CE04F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BCBCB13" w14:textId="64B7CDF7" w:rsidR="00CE04F1" w:rsidRDefault="00CE04F1" w:rsidP="00CE04F1">
            <w:pPr>
              <w:pStyle w:val="NormalArial"/>
            </w:pPr>
            <w:r>
              <w:t>EDF power solutions / Invenergy / Pattern Energy (“Joint Sponsors”)</w:t>
            </w:r>
          </w:p>
        </w:tc>
      </w:tr>
      <w:tr w:rsidR="00CE04F1" w14:paraId="1B4A534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1BF858" w14:textId="77777777" w:rsidR="00CE04F1" w:rsidRPr="00B93CA0" w:rsidRDefault="00CE04F1" w:rsidP="00CE04F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9130F99" w14:textId="12D92824" w:rsidR="00CE04F1" w:rsidRDefault="00CE04F1" w:rsidP="00CE04F1">
            <w:pPr>
              <w:pStyle w:val="NormalArial"/>
            </w:pPr>
            <w:r>
              <w:t>615-420-0471 / 713-884-9202 / 973-906-4275</w:t>
            </w:r>
          </w:p>
        </w:tc>
      </w:tr>
      <w:tr w:rsidR="00CE04F1" w14:paraId="5A40C30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D6A67F9" w14:textId="77777777" w:rsidR="00CE04F1" w:rsidRPr="00B93CA0" w:rsidRDefault="00CE04F1" w:rsidP="00CE04F1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237B5F" w14:textId="33B5528C" w:rsidR="00CE04F1" w:rsidRDefault="00CE04F1" w:rsidP="00CE04F1">
            <w:pPr>
              <w:pStyle w:val="NormalArial"/>
            </w:pPr>
            <w:r>
              <w:t>615-420-0471 / 713-884-9202 / 973-906-4275</w:t>
            </w:r>
          </w:p>
        </w:tc>
      </w:tr>
      <w:tr w:rsidR="00CE04F1" w14:paraId="2E8FB013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86C361" w14:textId="77777777" w:rsidR="00CE04F1" w:rsidRPr="00B93CA0" w:rsidRDefault="00CE04F1" w:rsidP="00CE04F1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021FEE" w14:textId="5D7080A0" w:rsidR="00CE04F1" w:rsidRDefault="00CE04F1" w:rsidP="00CE04F1">
            <w:pPr>
              <w:pStyle w:val="NormalArial"/>
            </w:pPr>
            <w:r>
              <w:t>Independent Generator</w:t>
            </w:r>
          </w:p>
        </w:tc>
      </w:tr>
      <w:bookmarkEnd w:id="0"/>
    </w:tbl>
    <w:p w14:paraId="59629A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C3E36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0A3A5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884BA3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6E95662" w14:textId="7F729CA6" w:rsidR="009A3772" w:rsidRPr="00D56D61" w:rsidRDefault="00CE04F1">
            <w:pPr>
              <w:pStyle w:val="NormalArial"/>
            </w:pPr>
            <w:r>
              <w:rPr>
                <w:rFonts w:cs="Arial"/>
              </w:rPr>
              <w:t>Jordan Troublefield</w:t>
            </w:r>
          </w:p>
        </w:tc>
      </w:tr>
      <w:tr w:rsidR="00CE04F1" w:rsidRPr="00D56D61" w14:paraId="6B648C6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10846B1" w14:textId="77777777" w:rsidR="00CE04F1" w:rsidRPr="007C199B" w:rsidRDefault="00CE04F1" w:rsidP="00CE04F1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58CF374" w14:textId="3B4958A4" w:rsidR="00CE04F1" w:rsidRPr="00D56D61" w:rsidRDefault="00CE04F1" w:rsidP="00CE04F1">
            <w:pPr>
              <w:pStyle w:val="NormalArial"/>
            </w:pPr>
            <w:hyperlink r:id="rId16" w:history="1">
              <w:r w:rsidRPr="004777CA">
                <w:rPr>
                  <w:rStyle w:val="Hyperlink"/>
                </w:rPr>
                <w:t>Jordan.Troublefield@ercot.com</w:t>
              </w:r>
            </w:hyperlink>
          </w:p>
        </w:tc>
      </w:tr>
      <w:tr w:rsidR="00CE04F1" w:rsidRPr="005370B5" w14:paraId="4DE85C0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B6BD890" w14:textId="77777777" w:rsidR="00CE04F1" w:rsidRPr="007C199B" w:rsidRDefault="00CE04F1" w:rsidP="00CE04F1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435FD12C" w14:textId="62154FAA" w:rsidR="00CE04F1" w:rsidRDefault="00CE04F1" w:rsidP="00CE04F1">
            <w:pPr>
              <w:pStyle w:val="NormalArial"/>
            </w:pPr>
            <w:r>
              <w:rPr>
                <w:rFonts w:cs="Arial"/>
              </w:rPr>
              <w:t>512-248-6521</w:t>
            </w:r>
          </w:p>
        </w:tc>
      </w:tr>
    </w:tbl>
    <w:p w14:paraId="66203B1B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403314" w:rsidRPr="00403314" w14:paraId="5781D90F" w14:textId="77777777" w:rsidTr="000A18D4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28DA3DCE" w14:textId="77777777" w:rsidR="00403314" w:rsidRPr="00403314" w:rsidRDefault="00403314" w:rsidP="00403314">
            <w:pPr>
              <w:jc w:val="center"/>
              <w:rPr>
                <w:rFonts w:ascii="Arial" w:eastAsiaTheme="minorEastAsia" w:hAnsi="Arial"/>
                <w:b/>
                <w:bCs/>
              </w:rPr>
            </w:pPr>
            <w:r w:rsidRPr="00403314">
              <w:rPr>
                <w:rFonts w:ascii="Arial" w:eastAsiaTheme="minorEastAsia" w:hAnsi="Arial"/>
                <w:b/>
                <w:bCs/>
              </w:rPr>
              <w:lastRenderedPageBreak/>
              <w:t>Comments Received</w:t>
            </w:r>
          </w:p>
        </w:tc>
      </w:tr>
      <w:tr w:rsidR="00403314" w:rsidRPr="00403314" w14:paraId="2654C4AA" w14:textId="77777777" w:rsidTr="000A18D4">
        <w:trPr>
          <w:cantSplit/>
          <w:trHeight w:val="432"/>
        </w:trPr>
        <w:tc>
          <w:tcPr>
            <w:tcW w:w="2880" w:type="dxa"/>
            <w:vAlign w:val="center"/>
          </w:tcPr>
          <w:p w14:paraId="2B70EA65" w14:textId="77777777" w:rsidR="00403314" w:rsidRPr="00403314" w:rsidRDefault="00403314" w:rsidP="00403314">
            <w:pPr>
              <w:rPr>
                <w:rFonts w:ascii="Arial" w:eastAsiaTheme="minorEastAsia" w:hAnsi="Arial"/>
                <w:b/>
              </w:rPr>
            </w:pPr>
            <w:r w:rsidRPr="00403314">
              <w:rPr>
                <w:rFonts w:ascii="Arial" w:eastAsiaTheme="minorEastAsia" w:hAnsi="Arial"/>
                <w:b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25DCE548" w14:textId="77777777" w:rsidR="00403314" w:rsidRPr="00403314" w:rsidRDefault="00403314" w:rsidP="00403314">
            <w:pPr>
              <w:rPr>
                <w:rFonts w:ascii="Arial" w:eastAsiaTheme="minorEastAsia" w:hAnsi="Arial"/>
              </w:rPr>
            </w:pPr>
            <w:r w:rsidRPr="00403314">
              <w:rPr>
                <w:rFonts w:ascii="Arial" w:eastAsiaTheme="minorEastAsia" w:hAnsi="Arial"/>
                <w:b/>
              </w:rPr>
              <w:t>Comment Summary</w:t>
            </w:r>
          </w:p>
        </w:tc>
      </w:tr>
      <w:tr w:rsidR="00403314" w:rsidRPr="00403314" w14:paraId="0F6D5061" w14:textId="77777777" w:rsidTr="000A18D4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1D096881" w14:textId="77777777" w:rsidR="00403314" w:rsidRPr="00403314" w:rsidRDefault="00403314" w:rsidP="00403314">
            <w:pPr>
              <w:rPr>
                <w:rFonts w:ascii="Arial" w:eastAsiaTheme="minorEastAsia" w:hAnsi="Arial"/>
                <w:bCs/>
              </w:rPr>
            </w:pPr>
            <w:r w:rsidRPr="00403314">
              <w:rPr>
                <w:rFonts w:ascii="Arial" w:eastAsiaTheme="minorEastAsia" w:hAnsi="Arial"/>
                <w:bCs/>
              </w:rPr>
              <w:t>None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CFADFED" w14:textId="77777777" w:rsidR="00403314" w:rsidRPr="00403314" w:rsidRDefault="00403314" w:rsidP="00403314">
            <w:pPr>
              <w:rPr>
                <w:rFonts w:ascii="Arial" w:eastAsiaTheme="minorEastAsia" w:hAnsi="Arial"/>
              </w:rPr>
            </w:pPr>
          </w:p>
        </w:tc>
      </w:tr>
      <w:tr w:rsidR="00403314" w:rsidRPr="00403314" w14:paraId="63FA6379" w14:textId="77777777" w:rsidTr="000A18D4">
        <w:trPr>
          <w:cantSplit/>
          <w:trHeight w:val="107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6FB16570" w14:textId="77777777" w:rsidR="00403314" w:rsidRPr="00403314" w:rsidRDefault="00403314" w:rsidP="00403314">
            <w:pPr>
              <w:rPr>
                <w:rFonts w:ascii="Arial" w:eastAsiaTheme="minorEastAsia" w:hAnsi="Arial"/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038D6F7B" w14:textId="77777777" w:rsidR="00403314" w:rsidRPr="00403314" w:rsidRDefault="00403314" w:rsidP="00403314">
            <w:pPr>
              <w:rPr>
                <w:rFonts w:ascii="Arial" w:eastAsiaTheme="minorEastAsia" w:hAnsi="Arial"/>
              </w:rPr>
            </w:pPr>
          </w:p>
        </w:tc>
      </w:tr>
      <w:tr w:rsidR="00403314" w:rsidRPr="00403314" w14:paraId="4BA730DE" w14:textId="77777777" w:rsidTr="000A18D4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7C71617" w14:textId="77777777" w:rsidR="00403314" w:rsidRPr="00403314" w:rsidRDefault="00403314" w:rsidP="00403314">
            <w:pPr>
              <w:jc w:val="center"/>
              <w:rPr>
                <w:rFonts w:ascii="Arial" w:eastAsiaTheme="minorEastAsia" w:hAnsi="Arial"/>
              </w:rPr>
            </w:pPr>
            <w:r w:rsidRPr="00403314">
              <w:rPr>
                <w:rFonts w:ascii="Arial" w:eastAsiaTheme="minorEastAsia" w:hAnsi="Arial"/>
                <w:b/>
                <w:bCs/>
              </w:rPr>
              <w:t>Market Rules Notes</w:t>
            </w:r>
          </w:p>
        </w:tc>
      </w:tr>
    </w:tbl>
    <w:p w14:paraId="3F612EE1" w14:textId="3637D325" w:rsidR="00403314" w:rsidRPr="00403314" w:rsidRDefault="00403314" w:rsidP="00403314">
      <w:pPr>
        <w:tabs>
          <w:tab w:val="num" w:pos="0"/>
        </w:tabs>
        <w:spacing w:before="120" w:after="120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None</w:t>
      </w:r>
    </w:p>
    <w:p w14:paraId="714F4834" w14:textId="77777777" w:rsidR="00403314" w:rsidRPr="00D56D61" w:rsidRDefault="00403314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5983D807" w:rsidR="009A3772" w:rsidRDefault="009A3772">
            <w:pPr>
              <w:pStyle w:val="Header"/>
              <w:jc w:val="center"/>
            </w:pPr>
            <w:r>
              <w:t xml:space="preserve">Proposed </w:t>
            </w:r>
            <w:r w:rsidR="001C0D71">
              <w:t>Guide</w:t>
            </w:r>
            <w:r>
              <w:t xml:space="preserve"> Language Revision</w:t>
            </w:r>
          </w:p>
        </w:tc>
      </w:tr>
    </w:tbl>
    <w:p w14:paraId="4FD17D62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71540267" w14:textId="47E33B61" w:rsidR="00CE04F1" w:rsidRDefault="00CE04F1" w:rsidP="00CE04F1">
      <w:pPr>
        <w:pStyle w:val="H2"/>
        <w:rPr>
          <w:ins w:id="1" w:author="Joint Sponsors" w:date="2025-08-12T07:36:00Z" w16du:dateUtc="2025-08-12T12:36:00Z"/>
        </w:rPr>
      </w:pPr>
      <w:bookmarkStart w:id="2" w:name="_Toc481064489"/>
      <w:bookmarkStart w:id="3" w:name="_Toc194047968"/>
      <w:bookmarkStart w:id="4" w:name="_Hlk205985448"/>
      <w:ins w:id="5" w:author="Joint Sponsors" w:date="2025-08-12T07:36:00Z" w16du:dateUtc="2025-08-12T12:36:00Z">
        <w:r>
          <w:t>3.1.3.3</w:t>
        </w:r>
        <w:r>
          <w:tab/>
        </w:r>
      </w:ins>
      <w:bookmarkEnd w:id="2"/>
      <w:bookmarkEnd w:id="3"/>
      <w:ins w:id="6" w:author="Joint Sponsors" w:date="2025-08-13T14:13:00Z" w16du:dateUtc="2025-08-13T19:13:00Z">
        <w:r w:rsidR="00D16446">
          <w:t>Generic</w:t>
        </w:r>
      </w:ins>
      <w:ins w:id="7" w:author="Joint Sponsors" w:date="2025-08-12T07:36:00Z" w16du:dateUtc="2025-08-12T12:36:00Z">
        <w:r>
          <w:t xml:space="preserve"> Tran</w:t>
        </w:r>
      </w:ins>
      <w:ins w:id="8" w:author="Joint Sponsors" w:date="2025-08-13T14:13:00Z" w16du:dateUtc="2025-08-13T19:13:00Z">
        <w:r w:rsidR="00D16446">
          <w:t>s</w:t>
        </w:r>
      </w:ins>
      <w:ins w:id="9" w:author="Joint Sponsors" w:date="2025-08-12T07:36:00Z" w16du:dateUtc="2025-08-12T12:36:00Z">
        <w:r>
          <w:t>mission Constraint (GTC) Exit Solutions</w:t>
        </w:r>
      </w:ins>
    </w:p>
    <w:bookmarkEnd w:id="4"/>
    <w:p w14:paraId="61EB39BC" w14:textId="60DBDD68" w:rsidR="00A37C5D" w:rsidRDefault="00CE04F1" w:rsidP="00CE04F1">
      <w:pPr>
        <w:pStyle w:val="BodyTextNumbered"/>
        <w:rPr>
          <w:ins w:id="10" w:author="Joint Sponsors" w:date="2025-08-12T07:44:00Z" w16du:dateUtc="2025-08-12T12:44:00Z"/>
          <w:iCs w:val="0"/>
        </w:rPr>
      </w:pPr>
      <w:ins w:id="11" w:author="Joint Sponsors" w:date="2025-08-12T07:36:00Z" w16du:dateUtc="2025-08-12T12:36:00Z">
        <w:r>
          <w:rPr>
            <w:iCs w:val="0"/>
          </w:rPr>
          <w:t>(1)</w:t>
        </w:r>
        <w:r>
          <w:rPr>
            <w:iCs w:val="0"/>
          </w:rPr>
          <w:tab/>
        </w:r>
        <w:r>
          <w:rPr>
            <w:iCs w:val="0"/>
            <w:lang w:val="en-US"/>
          </w:rPr>
          <w:t xml:space="preserve">For a proposed </w:t>
        </w:r>
      </w:ins>
      <w:ins w:id="12" w:author="Joint Sponsors" w:date="2025-08-12T07:40:00Z" w16du:dateUtc="2025-08-12T12:40:00Z">
        <w:r w:rsidR="008E2DD5">
          <w:rPr>
            <w:iCs w:val="0"/>
            <w:lang w:val="en-US"/>
          </w:rPr>
          <w:t>transmission project</w:t>
        </w:r>
      </w:ins>
      <w:ins w:id="13" w:author="Joint Sponsors" w:date="2025-08-12T07:36:00Z" w16du:dateUtc="2025-08-12T12:36:00Z">
        <w:r>
          <w:rPr>
            <w:iCs w:val="0"/>
            <w:lang w:val="en-US"/>
          </w:rPr>
          <w:t xml:space="preserve">, </w:t>
        </w:r>
        <w:r>
          <w:rPr>
            <w:iCs w:val="0"/>
          </w:rPr>
          <w:t>ERCOT</w:t>
        </w:r>
      </w:ins>
      <w:ins w:id="14" w:author="Joint Sponsors" w:date="2025-08-12T07:42:00Z" w16du:dateUtc="2025-08-12T12:42:00Z">
        <w:r w:rsidR="00A37C5D">
          <w:rPr>
            <w:iCs w:val="0"/>
          </w:rPr>
          <w:t xml:space="preserve"> </w:t>
        </w:r>
      </w:ins>
      <w:ins w:id="15" w:author="Joint Sponsors" w:date="2025-08-12T07:43:00Z" w16du:dateUtc="2025-08-12T12:43:00Z">
        <w:r w:rsidR="00A37C5D">
          <w:rPr>
            <w:iCs w:val="0"/>
          </w:rPr>
          <w:t>shall iden</w:t>
        </w:r>
      </w:ins>
      <w:ins w:id="16" w:author="Joint Sponsors" w:date="2025-08-12T08:15:00Z" w16du:dateUtc="2025-08-12T13:15:00Z">
        <w:r w:rsidR="005639A5">
          <w:rPr>
            <w:iCs w:val="0"/>
          </w:rPr>
          <w:t>t</w:t>
        </w:r>
      </w:ins>
      <w:ins w:id="17" w:author="Joint Sponsors" w:date="2025-08-12T07:43:00Z" w16du:dateUtc="2025-08-12T12:43:00Z">
        <w:r w:rsidR="00A37C5D">
          <w:rPr>
            <w:iCs w:val="0"/>
          </w:rPr>
          <w:t xml:space="preserve">ify </w:t>
        </w:r>
      </w:ins>
      <w:ins w:id="18" w:author="Joint Sponsors" w:date="2025-08-18T11:39:00Z" w16du:dateUtc="2025-08-18T16:39:00Z">
        <w:r w:rsidR="00A7158B">
          <w:rPr>
            <w:iCs w:val="0"/>
          </w:rPr>
          <w:t xml:space="preserve">whether the </w:t>
        </w:r>
      </w:ins>
      <w:ins w:id="19" w:author="Joint Sponsors" w:date="2025-08-12T07:43:00Z" w16du:dateUtc="2025-08-12T12:43:00Z">
        <w:r w:rsidR="00A37C5D">
          <w:rPr>
            <w:iCs w:val="0"/>
          </w:rPr>
          <w:t>projects provide exit solu</w:t>
        </w:r>
      </w:ins>
      <w:ins w:id="20" w:author="Joint Sponsors" w:date="2025-08-12T08:15:00Z" w16du:dateUtc="2025-08-12T13:15:00Z">
        <w:r w:rsidR="005639A5">
          <w:rPr>
            <w:iCs w:val="0"/>
          </w:rPr>
          <w:t>t</w:t>
        </w:r>
      </w:ins>
      <w:ins w:id="21" w:author="Joint Sponsors" w:date="2025-08-12T07:43:00Z" w16du:dateUtc="2025-08-12T12:43:00Z">
        <w:r w:rsidR="00A37C5D">
          <w:rPr>
            <w:iCs w:val="0"/>
          </w:rPr>
          <w:t xml:space="preserve">ions for resolving nearby GTCs or increases any </w:t>
        </w:r>
      </w:ins>
      <w:ins w:id="22" w:author="Joint Sponsors" w:date="2025-08-14T11:38:00Z" w16du:dateUtc="2025-08-14T16:38:00Z">
        <w:r w:rsidR="005C19A5">
          <w:rPr>
            <w:iCs w:val="0"/>
          </w:rPr>
          <w:t>Generic Transmission Limits (</w:t>
        </w:r>
      </w:ins>
      <w:ins w:id="23" w:author="Joint Sponsors" w:date="2025-08-12T07:43:00Z" w16du:dateUtc="2025-08-12T12:43:00Z">
        <w:r w:rsidR="00A37C5D">
          <w:rPr>
            <w:iCs w:val="0"/>
          </w:rPr>
          <w:t>GTL</w:t>
        </w:r>
      </w:ins>
      <w:ins w:id="24" w:author="Joint Sponsors" w:date="2025-08-12T07:44:00Z" w16du:dateUtc="2025-08-12T12:44:00Z">
        <w:r w:rsidR="00A37C5D">
          <w:rPr>
            <w:iCs w:val="0"/>
          </w:rPr>
          <w:t>s</w:t>
        </w:r>
      </w:ins>
      <w:ins w:id="25" w:author="Joint Sponsors" w:date="2025-08-14T11:38:00Z" w16du:dateUtc="2025-08-14T16:38:00Z">
        <w:r w:rsidR="005C19A5">
          <w:rPr>
            <w:iCs w:val="0"/>
          </w:rPr>
          <w:t>)</w:t>
        </w:r>
      </w:ins>
      <w:ins w:id="26" w:author="Joint Sponsors" w:date="2025-08-12T08:19:00Z" w16du:dateUtc="2025-08-12T13:19:00Z">
        <w:r w:rsidR="007343BC">
          <w:rPr>
            <w:iCs w:val="0"/>
          </w:rPr>
          <w:t>.</w:t>
        </w:r>
      </w:ins>
    </w:p>
    <w:p w14:paraId="7965BE67" w14:textId="504E505E" w:rsidR="00A37C5D" w:rsidRDefault="00A37C5D" w:rsidP="00CE04F1">
      <w:pPr>
        <w:pStyle w:val="BodyTextNumbered"/>
        <w:rPr>
          <w:ins w:id="27" w:author="Joint Sponsors" w:date="2025-08-12T07:48:00Z" w16du:dateUtc="2025-08-12T12:48:00Z"/>
          <w:iCs w:val="0"/>
        </w:rPr>
      </w:pPr>
      <w:ins w:id="28" w:author="Joint Sponsors" w:date="2025-08-12T07:44:00Z" w16du:dateUtc="2025-08-12T12:44:00Z">
        <w:r>
          <w:rPr>
            <w:iCs w:val="0"/>
          </w:rPr>
          <w:t>(2)</w:t>
        </w:r>
        <w:r>
          <w:rPr>
            <w:iCs w:val="0"/>
          </w:rPr>
          <w:tab/>
          <w:t>ERCOT will endor</w:t>
        </w:r>
      </w:ins>
      <w:ins w:id="29" w:author="Joint Sponsors" w:date="2025-08-12T07:45:00Z" w16du:dateUtc="2025-08-12T12:45:00Z">
        <w:r>
          <w:rPr>
            <w:iCs w:val="0"/>
          </w:rPr>
          <w:t xml:space="preserve">se </w:t>
        </w:r>
      </w:ins>
      <w:ins w:id="30" w:author="Joint Sponsors" w:date="2025-08-18T11:38:00Z" w16du:dateUtc="2025-08-18T16:38:00Z">
        <w:r w:rsidR="00A7158B">
          <w:rPr>
            <w:iCs w:val="0"/>
          </w:rPr>
          <w:t>any GTC solution</w:t>
        </w:r>
      </w:ins>
      <w:ins w:id="31" w:author="Joint Sponsors" w:date="2025-08-12T07:45:00Z" w16du:dateUtc="2025-08-12T12:45:00Z">
        <w:r>
          <w:rPr>
            <w:iCs w:val="0"/>
          </w:rPr>
          <w:t xml:space="preserve"> option </w:t>
        </w:r>
      </w:ins>
      <w:ins w:id="32" w:author="Joint Sponsors" w:date="2025-08-18T11:38:00Z" w16du:dateUtc="2025-08-18T16:38:00Z">
        <w:r w:rsidR="00A7158B">
          <w:rPr>
            <w:iCs w:val="0"/>
          </w:rPr>
          <w:t>that</w:t>
        </w:r>
      </w:ins>
      <w:ins w:id="33" w:author="Joint Sponsors" w:date="2025-08-12T07:52:00Z" w16du:dateUtc="2025-08-12T12:52:00Z">
        <w:r w:rsidR="00B77AFA">
          <w:rPr>
            <w:iCs w:val="0"/>
          </w:rPr>
          <w:t>:</w:t>
        </w:r>
      </w:ins>
    </w:p>
    <w:p w14:paraId="3DCA85C8" w14:textId="38573F4A" w:rsidR="00A37C5D" w:rsidRDefault="00A37C5D" w:rsidP="00847042">
      <w:pPr>
        <w:pStyle w:val="BodyTextNumbered"/>
        <w:ind w:left="1440"/>
        <w:rPr>
          <w:ins w:id="34" w:author="Joint Sponsors" w:date="2025-08-12T07:48:00Z" w16du:dateUtc="2025-08-12T12:48:00Z"/>
          <w:iCs w:val="0"/>
          <w:lang w:val="en-US"/>
        </w:rPr>
      </w:pPr>
      <w:ins w:id="35" w:author="Joint Sponsors" w:date="2025-08-12T07:48:00Z" w16du:dateUtc="2025-08-12T12:48:00Z">
        <w:r>
          <w:rPr>
            <w:iCs w:val="0"/>
          </w:rPr>
          <w:t>(a</w:t>
        </w:r>
      </w:ins>
      <w:ins w:id="36" w:author="Joint Sponsors" w:date="2025-08-12T07:47:00Z" w16du:dateUtc="2025-08-12T12:47:00Z">
        <w:r>
          <w:rPr>
            <w:iCs w:val="0"/>
          </w:rPr>
          <w:t>)</w:t>
        </w:r>
      </w:ins>
      <w:ins w:id="37" w:author="Joint Sponsors" w:date="2025-08-13T12:13:00Z" w16du:dateUtc="2025-08-13T17:13:00Z">
        <w:r w:rsidR="00847042">
          <w:rPr>
            <w:iCs w:val="0"/>
          </w:rPr>
          <w:tab/>
        </w:r>
      </w:ins>
      <w:ins w:id="38" w:author="Joint Sponsors" w:date="2025-08-18T11:39:00Z" w16du:dateUtc="2025-08-18T16:39:00Z">
        <w:r w:rsidR="00A7158B">
          <w:rPr>
            <w:iCs w:val="0"/>
          </w:rPr>
          <w:t>Is</w:t>
        </w:r>
      </w:ins>
      <w:ins w:id="39" w:author="Joint Sponsors" w:date="2025-08-12T07:45:00Z" w16du:dateUtc="2025-08-12T12:45:00Z">
        <w:r>
          <w:rPr>
            <w:iCs w:val="0"/>
          </w:rPr>
          <w:t xml:space="preserve"> </w:t>
        </w:r>
      </w:ins>
      <w:ins w:id="40" w:author="Joint Sponsors" w:date="2025-08-18T11:38:00Z" w16du:dateUtc="2025-08-18T16:38:00Z">
        <w:r w:rsidR="00A7158B">
          <w:rPr>
            <w:iCs w:val="0"/>
          </w:rPr>
          <w:t>within</w:t>
        </w:r>
      </w:ins>
      <w:ins w:id="41" w:author="Joint Sponsors" w:date="2025-08-12T07:45:00Z" w16du:dateUtc="2025-08-12T12:45:00Z">
        <w:r>
          <w:rPr>
            <w:iCs w:val="0"/>
          </w:rPr>
          <w:t xml:space="preserve"> $20 million of meeting</w:t>
        </w:r>
      </w:ins>
      <w:ins w:id="42" w:author="Joint Sponsors" w:date="2025-08-12T07:36:00Z" w16du:dateUtc="2025-08-12T12:36:00Z">
        <w:r w:rsidR="00CE04F1">
          <w:rPr>
            <w:iCs w:val="0"/>
            <w:lang w:val="en-US"/>
          </w:rPr>
          <w:t xml:space="preserve"> </w:t>
        </w:r>
      </w:ins>
      <w:ins w:id="43" w:author="Joint Sponsors" w:date="2025-08-12T07:45:00Z" w16du:dateUtc="2025-08-12T12:45:00Z">
        <w:r>
          <w:rPr>
            <w:iCs w:val="0"/>
            <w:lang w:val="en-US"/>
          </w:rPr>
          <w:t>the cost-to</w:t>
        </w:r>
      </w:ins>
      <w:ins w:id="44" w:author="Joint Sponsors" w:date="2025-08-14T11:39:00Z" w16du:dateUtc="2025-08-14T16:39:00Z">
        <w:r w:rsidR="005C19A5">
          <w:rPr>
            <w:iCs w:val="0"/>
            <w:lang w:val="en-US"/>
          </w:rPr>
          <w:t>-</w:t>
        </w:r>
      </w:ins>
      <w:ins w:id="45" w:author="Joint Sponsors" w:date="2025-08-12T07:45:00Z" w16du:dateUtc="2025-08-12T12:45:00Z">
        <w:r>
          <w:rPr>
            <w:iCs w:val="0"/>
            <w:lang w:val="en-US"/>
          </w:rPr>
          <w:t>bene</w:t>
        </w:r>
      </w:ins>
      <w:ins w:id="46" w:author="Joint Sponsors" w:date="2025-08-12T07:46:00Z" w16du:dateUtc="2025-08-12T12:46:00Z">
        <w:r>
          <w:rPr>
            <w:iCs w:val="0"/>
            <w:lang w:val="en-US"/>
          </w:rPr>
          <w:t>fit criteria when there are more than five GTCs</w:t>
        </w:r>
      </w:ins>
      <w:ins w:id="47" w:author="Joint Sponsors" w:date="2025-08-13T12:13:00Z" w16du:dateUtc="2025-08-13T17:13:00Z">
        <w:r w:rsidR="00847042">
          <w:rPr>
            <w:iCs w:val="0"/>
            <w:lang w:val="en-US"/>
          </w:rPr>
          <w:t>;</w:t>
        </w:r>
      </w:ins>
      <w:ins w:id="48" w:author="Joint Sponsors" w:date="2025-08-12T07:46:00Z" w16du:dateUtc="2025-08-12T12:46:00Z">
        <w:r>
          <w:rPr>
            <w:iCs w:val="0"/>
            <w:lang w:val="en-US"/>
          </w:rPr>
          <w:t xml:space="preserve"> or</w:t>
        </w:r>
      </w:ins>
    </w:p>
    <w:p w14:paraId="744DA8D8" w14:textId="4DB18609" w:rsidR="00A37C5D" w:rsidRDefault="00A37C5D" w:rsidP="00847042">
      <w:pPr>
        <w:pStyle w:val="BodyTextNumbered"/>
        <w:ind w:left="1440"/>
        <w:rPr>
          <w:ins w:id="49" w:author="Joint Sponsors" w:date="2025-08-12T07:50:00Z" w16du:dateUtc="2025-08-12T12:50:00Z"/>
          <w:iCs w:val="0"/>
          <w:lang w:val="en-US"/>
        </w:rPr>
      </w:pPr>
      <w:ins w:id="50" w:author="Joint Sponsors" w:date="2025-08-12T07:48:00Z" w16du:dateUtc="2025-08-12T12:48:00Z">
        <w:r>
          <w:rPr>
            <w:iCs w:val="0"/>
            <w:lang w:val="en-US"/>
          </w:rPr>
          <w:t>(b</w:t>
        </w:r>
      </w:ins>
      <w:ins w:id="51" w:author="Joint Sponsors" w:date="2025-08-12T07:47:00Z" w16du:dateUtc="2025-08-12T12:47:00Z">
        <w:r>
          <w:rPr>
            <w:iCs w:val="0"/>
            <w:lang w:val="en-US"/>
          </w:rPr>
          <w:t>)</w:t>
        </w:r>
      </w:ins>
      <w:ins w:id="52" w:author="Joint Sponsors" w:date="2025-08-13T12:13:00Z" w16du:dateUtc="2025-08-13T17:13:00Z">
        <w:r w:rsidR="00847042">
          <w:rPr>
            <w:iCs w:val="0"/>
            <w:lang w:val="en-US"/>
          </w:rPr>
          <w:tab/>
        </w:r>
      </w:ins>
      <w:ins w:id="53" w:author="Joint Sponsors" w:date="2025-08-18T11:36:00Z" w16du:dateUtc="2025-08-18T16:36:00Z">
        <w:r w:rsidR="00A7158B">
          <w:rPr>
            <w:iCs w:val="0"/>
            <w:lang w:val="en-US"/>
          </w:rPr>
          <w:t>C</w:t>
        </w:r>
      </w:ins>
      <w:ins w:id="54" w:author="Joint Sponsors" w:date="2025-08-12T07:46:00Z" w16du:dateUtc="2025-08-12T12:46:00Z">
        <w:r>
          <w:rPr>
            <w:iCs w:val="0"/>
            <w:lang w:val="en-US"/>
          </w:rPr>
          <w:t>ost</w:t>
        </w:r>
      </w:ins>
      <w:ins w:id="55" w:author="Joint Sponsors" w:date="2025-08-18T11:36:00Z" w16du:dateUtc="2025-08-18T16:36:00Z">
        <w:r w:rsidR="00A7158B">
          <w:rPr>
            <w:iCs w:val="0"/>
            <w:lang w:val="en-US"/>
          </w:rPr>
          <w:t>s</w:t>
        </w:r>
      </w:ins>
      <w:ins w:id="56" w:author="Joint Sponsors" w:date="2025-08-12T07:47:00Z" w16du:dateUtc="2025-08-12T12:47:00Z">
        <w:r>
          <w:rPr>
            <w:iCs w:val="0"/>
            <w:lang w:val="en-US"/>
          </w:rPr>
          <w:t xml:space="preserve"> $20 million or greater </w:t>
        </w:r>
      </w:ins>
      <w:ins w:id="57" w:author="Joint Sponsors" w:date="2025-08-18T11:36:00Z" w16du:dateUtc="2025-08-18T16:36:00Z">
        <w:r w:rsidR="00A7158B">
          <w:rPr>
            <w:iCs w:val="0"/>
            <w:lang w:val="en-US"/>
          </w:rPr>
          <w:t xml:space="preserve">with </w:t>
        </w:r>
      </w:ins>
      <w:ins w:id="58" w:author="Joint Sponsors" w:date="2025-08-12T07:47:00Z" w16du:dateUtc="2025-08-12T12:47:00Z">
        <w:r>
          <w:rPr>
            <w:iCs w:val="0"/>
            <w:lang w:val="en-US"/>
          </w:rPr>
          <w:t>stakeholder(s)</w:t>
        </w:r>
      </w:ins>
      <w:ins w:id="59" w:author="Joint Sponsors" w:date="2025-08-12T07:49:00Z" w16du:dateUtc="2025-08-12T12:49:00Z">
        <w:r>
          <w:rPr>
            <w:iCs w:val="0"/>
            <w:lang w:val="en-US"/>
          </w:rPr>
          <w:t xml:space="preserve"> </w:t>
        </w:r>
      </w:ins>
      <w:ins w:id="60" w:author="Joint Sponsors" w:date="2025-08-18T11:36:00Z" w16du:dateUtc="2025-08-18T16:36:00Z">
        <w:r w:rsidR="00A7158B">
          <w:rPr>
            <w:iCs w:val="0"/>
            <w:lang w:val="en-US"/>
          </w:rPr>
          <w:t>having</w:t>
        </w:r>
      </w:ins>
      <w:ins w:id="61" w:author="Joint Sponsors" w:date="2025-08-12T07:49:00Z" w16du:dateUtc="2025-08-12T12:49:00Z">
        <w:r>
          <w:rPr>
            <w:iCs w:val="0"/>
            <w:lang w:val="en-US"/>
          </w:rPr>
          <w:t xml:space="preserve"> posted the financial security </w:t>
        </w:r>
      </w:ins>
      <w:ins w:id="62" w:author="Joint Sponsors" w:date="2025-08-18T11:35:00Z" w16du:dateUtc="2025-08-18T16:35:00Z">
        <w:r w:rsidR="00A7158B">
          <w:rPr>
            <w:iCs w:val="0"/>
            <w:lang w:val="en-US"/>
          </w:rPr>
          <w:t xml:space="preserve">beyond the $20 million </w:t>
        </w:r>
      </w:ins>
      <w:ins w:id="63" w:author="Joint Sponsors" w:date="2025-08-12T07:49:00Z" w16du:dateUtc="2025-08-12T12:49:00Z">
        <w:r>
          <w:rPr>
            <w:iCs w:val="0"/>
            <w:lang w:val="en-US"/>
          </w:rPr>
          <w:t xml:space="preserve">to fund the interconnection </w:t>
        </w:r>
      </w:ins>
      <w:ins w:id="64" w:author="Joint Sponsors" w:date="2025-08-18T11:33:00Z" w16du:dateUtc="2025-08-18T16:33:00Z">
        <w:r w:rsidR="00A7158B">
          <w:rPr>
            <w:iCs w:val="0"/>
            <w:lang w:val="en-US"/>
          </w:rPr>
          <w:t>F</w:t>
        </w:r>
      </w:ins>
      <w:ins w:id="65" w:author="Joint Sponsors" w:date="2025-08-14T11:57:00Z" w16du:dateUtc="2025-08-14T16:57:00Z">
        <w:r w:rsidR="00D1207F">
          <w:rPr>
            <w:iCs w:val="0"/>
            <w:lang w:val="en-US"/>
          </w:rPr>
          <w:t>acilities</w:t>
        </w:r>
      </w:ins>
      <w:ins w:id="66" w:author="Joint Sponsors" w:date="2025-08-12T07:52:00Z" w16du:dateUtc="2025-08-12T12:52:00Z">
        <w:r w:rsidR="00B77AFA">
          <w:rPr>
            <w:iCs w:val="0"/>
            <w:lang w:val="en-US"/>
          </w:rPr>
          <w:t xml:space="preserve"> with the TSP</w:t>
        </w:r>
      </w:ins>
      <w:ins w:id="67" w:author="Joint Sponsors" w:date="2025-08-12T07:49:00Z" w16du:dateUtc="2025-08-12T12:49:00Z">
        <w:r>
          <w:rPr>
            <w:iCs w:val="0"/>
            <w:lang w:val="en-US"/>
          </w:rPr>
          <w:t>.</w:t>
        </w:r>
      </w:ins>
      <w:ins w:id="68" w:author="Joint Sponsors" w:date="2025-08-12T07:47:00Z" w16du:dateUtc="2025-08-12T12:47:00Z">
        <w:r>
          <w:rPr>
            <w:iCs w:val="0"/>
            <w:lang w:val="en-US"/>
          </w:rPr>
          <w:t xml:space="preserve"> </w:t>
        </w:r>
      </w:ins>
    </w:p>
    <w:p w14:paraId="73B8EDFE" w14:textId="533F3F2C" w:rsidR="00A37C5D" w:rsidRDefault="00A37C5D" w:rsidP="00A7158B">
      <w:pPr>
        <w:pStyle w:val="BodyTextNumbered"/>
        <w:ind w:left="2160"/>
        <w:rPr>
          <w:ins w:id="69" w:author="Joint Sponsors" w:date="2025-08-12T07:36:00Z" w16du:dateUtc="2025-08-12T12:36:00Z"/>
          <w:iCs w:val="0"/>
          <w:lang w:val="en-US"/>
        </w:rPr>
      </w:pPr>
      <w:ins w:id="70" w:author="Joint Sponsors" w:date="2025-08-12T07:50:00Z" w16du:dateUtc="2025-08-12T12:50:00Z">
        <w:r>
          <w:rPr>
            <w:iCs w:val="0"/>
            <w:lang w:val="en-US"/>
          </w:rPr>
          <w:t>(</w:t>
        </w:r>
      </w:ins>
      <w:ins w:id="71" w:author="Joint Sponsors" w:date="2025-08-18T11:34:00Z" w16du:dateUtc="2025-08-18T16:34:00Z">
        <w:r w:rsidR="00A7158B">
          <w:rPr>
            <w:iCs w:val="0"/>
            <w:lang w:val="en-US"/>
          </w:rPr>
          <w:t>i</w:t>
        </w:r>
      </w:ins>
      <w:ins w:id="72" w:author="Joint Sponsors" w:date="2025-08-12T07:50:00Z" w16du:dateUtc="2025-08-12T12:50:00Z">
        <w:r>
          <w:rPr>
            <w:iCs w:val="0"/>
            <w:lang w:val="en-US"/>
          </w:rPr>
          <w:t>)</w:t>
        </w:r>
      </w:ins>
      <w:ins w:id="73" w:author="Joint Sponsors" w:date="2025-08-12T07:52:00Z" w16du:dateUtc="2025-08-12T12:52:00Z">
        <w:r>
          <w:rPr>
            <w:iCs w:val="0"/>
            <w:lang w:val="en-US"/>
          </w:rPr>
          <w:tab/>
        </w:r>
      </w:ins>
      <w:ins w:id="74" w:author="Joint Sponsors" w:date="2025-08-12T08:16:00Z" w16du:dateUtc="2025-08-12T13:16:00Z">
        <w:r w:rsidR="005639A5">
          <w:rPr>
            <w:iCs w:val="0"/>
            <w:lang w:val="en-US"/>
          </w:rPr>
          <w:t xml:space="preserve">If </w:t>
        </w:r>
      </w:ins>
      <w:ins w:id="75" w:author="Joint Sponsors" w:date="2025-08-18T11:31:00Z" w16du:dateUtc="2025-08-18T16:31:00Z">
        <w:r w:rsidR="00A7158B">
          <w:rPr>
            <w:iCs w:val="0"/>
            <w:lang w:val="en-US"/>
          </w:rPr>
          <w:t xml:space="preserve">a project is </w:t>
        </w:r>
      </w:ins>
      <w:ins w:id="76" w:author="Joint Sponsors" w:date="2025-08-12T08:16:00Z" w16du:dateUtc="2025-08-12T13:16:00Z">
        <w:r w:rsidR="005639A5">
          <w:rPr>
            <w:iCs w:val="0"/>
            <w:lang w:val="en-US"/>
          </w:rPr>
          <w:t xml:space="preserve">funded by stakeholder(s), </w:t>
        </w:r>
      </w:ins>
      <w:ins w:id="77" w:author="Joint Sponsors" w:date="2025-08-12T07:50:00Z" w16du:dateUtc="2025-08-12T12:50:00Z">
        <w:r>
          <w:rPr>
            <w:iCs w:val="0"/>
            <w:lang w:val="en-US"/>
          </w:rPr>
          <w:t xml:space="preserve">ERCOT will post </w:t>
        </w:r>
      </w:ins>
      <w:ins w:id="78" w:author="Joint Sponsors" w:date="2025-08-12T07:51:00Z" w16du:dateUtc="2025-08-12T12:51:00Z">
        <w:r>
          <w:rPr>
            <w:iCs w:val="0"/>
            <w:lang w:val="en-US"/>
          </w:rPr>
          <w:t xml:space="preserve">the </w:t>
        </w:r>
      </w:ins>
      <w:ins w:id="79" w:author="Joint Sponsors" w:date="2025-08-18T11:32:00Z" w16du:dateUtc="2025-08-18T16:32:00Z">
        <w:r w:rsidR="00A7158B">
          <w:rPr>
            <w:iCs w:val="0"/>
            <w:lang w:val="en-US"/>
          </w:rPr>
          <w:t xml:space="preserve">additional amount that the stakeholder(s) have posted in the </w:t>
        </w:r>
      </w:ins>
      <w:ins w:id="80" w:author="Joint Sponsors" w:date="2025-08-19T14:58:00Z" w16du:dateUtc="2025-08-19T19:58:00Z">
        <w:r w:rsidR="00315C22">
          <w:rPr>
            <w:iCs w:val="0"/>
            <w:lang w:val="en-US"/>
          </w:rPr>
          <w:t>n</w:t>
        </w:r>
      </w:ins>
      <w:ins w:id="81" w:author="Joint Sponsors" w:date="2025-08-19T14:59:00Z" w16du:dateUtc="2025-08-19T19:59:00Z">
        <w:r w:rsidR="00315C22">
          <w:rPr>
            <w:iCs w:val="0"/>
            <w:lang w:val="en-US"/>
          </w:rPr>
          <w:t xml:space="preserve">on-public </w:t>
        </w:r>
      </w:ins>
      <w:ins w:id="82" w:author="Joint Sponsors" w:date="2025-08-14T11:40:00Z" w16du:dateUtc="2025-08-14T16:40:00Z">
        <w:r w:rsidR="005C19A5" w:rsidRPr="005C19A5">
          <w:rPr>
            <w:iCs w:val="0"/>
            <w:lang w:val="en-US"/>
          </w:rPr>
          <w:t>Transmission Project and Information Tracking (</w:t>
        </w:r>
      </w:ins>
      <w:ins w:id="83" w:author="Joint Sponsors" w:date="2025-08-12T07:51:00Z" w16du:dateUtc="2025-08-12T12:51:00Z">
        <w:r>
          <w:rPr>
            <w:iCs w:val="0"/>
            <w:lang w:val="en-US"/>
          </w:rPr>
          <w:t>TPIT</w:t>
        </w:r>
      </w:ins>
      <w:ins w:id="84" w:author="Joint Sponsors" w:date="2025-08-14T11:40:00Z" w16du:dateUtc="2025-08-14T16:40:00Z">
        <w:r w:rsidR="005C19A5">
          <w:rPr>
            <w:iCs w:val="0"/>
            <w:lang w:val="en-US"/>
          </w:rPr>
          <w:t>)</w:t>
        </w:r>
      </w:ins>
      <w:ins w:id="85" w:author="Joint Sponsors" w:date="2025-08-12T07:52:00Z" w16du:dateUtc="2025-08-12T12:52:00Z">
        <w:r>
          <w:rPr>
            <w:iCs w:val="0"/>
            <w:lang w:val="en-US"/>
          </w:rPr>
          <w:t>.</w:t>
        </w:r>
      </w:ins>
    </w:p>
    <w:p w14:paraId="035099FA" w14:textId="77777777" w:rsidR="009A3772" w:rsidRPr="00BA2009" w:rsidRDefault="009A3772" w:rsidP="00C50B93">
      <w:pPr>
        <w:pStyle w:val="BodyTextNumbered"/>
        <w:ind w:left="1440"/>
      </w:pPr>
    </w:p>
    <w:sectPr w:rsidR="009A3772" w:rsidRPr="00BA2009">
      <w:headerReference w:type="default" r:id="rId17"/>
      <w:footerReference w:type="even" r:id="rId18"/>
      <w:footerReference w:type="default" r:id="rId19"/>
      <w:footerReference w:type="first" r:id="rId2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51464" w14:textId="77777777" w:rsidR="0061325E" w:rsidRDefault="0061325E">
      <w:r>
        <w:separator/>
      </w:r>
    </w:p>
  </w:endnote>
  <w:endnote w:type="continuationSeparator" w:id="0">
    <w:p w14:paraId="1410C7DD" w14:textId="77777777" w:rsidR="0061325E" w:rsidRDefault="00613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1CD2" w14:textId="5ABC9E4D" w:rsidR="00D176CF" w:rsidRDefault="00757492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130</w:t>
    </w:r>
    <w:r w:rsidR="00847042">
      <w:rPr>
        <w:rFonts w:ascii="Arial" w:hAnsi="Arial" w:cs="Arial"/>
        <w:sz w:val="18"/>
      </w:rPr>
      <w:t>PGRR-</w:t>
    </w:r>
    <w:r w:rsidR="00403314">
      <w:rPr>
        <w:rFonts w:ascii="Arial" w:hAnsi="Arial" w:cs="Arial"/>
        <w:sz w:val="18"/>
      </w:rPr>
      <w:t>03 ROS Report</w:t>
    </w:r>
    <w:r w:rsidR="00D176CF">
      <w:rPr>
        <w:rFonts w:ascii="Arial" w:hAnsi="Arial" w:cs="Arial"/>
        <w:sz w:val="18"/>
      </w:rPr>
      <w:t xml:space="preserve"> </w:t>
    </w:r>
    <w:r w:rsidR="00403314">
      <w:rPr>
        <w:rFonts w:ascii="Arial" w:hAnsi="Arial" w:cs="Arial"/>
        <w:sz w:val="18"/>
      </w:rPr>
      <w:t>091125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4F9776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9A058" w14:textId="77777777" w:rsidR="0061325E" w:rsidRDefault="0061325E">
      <w:r>
        <w:separator/>
      </w:r>
    </w:p>
  </w:footnote>
  <w:footnote w:type="continuationSeparator" w:id="0">
    <w:p w14:paraId="283F5464" w14:textId="77777777" w:rsidR="0061325E" w:rsidRDefault="00613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AD309" w14:textId="7BBCC1C6" w:rsidR="00D176CF" w:rsidRDefault="00403314" w:rsidP="006E4597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5.75pt;height:15pt;visibility:visible;mso-wrap-style:square" o:bullet="t">
        <v:imagedata r:id="rId1" o:title=""/>
      </v:shape>
    </w:pict>
  </w:numPicBullet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43FCB"/>
    <w:multiLevelType w:val="hybridMultilevel"/>
    <w:tmpl w:val="2D0A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86339920">
    <w:abstractNumId w:val="0"/>
  </w:num>
  <w:num w:numId="2" w16cid:durableId="1839425283">
    <w:abstractNumId w:val="11"/>
  </w:num>
  <w:num w:numId="3" w16cid:durableId="971709594">
    <w:abstractNumId w:val="12"/>
  </w:num>
  <w:num w:numId="4" w16cid:durableId="1736123474">
    <w:abstractNumId w:val="1"/>
  </w:num>
  <w:num w:numId="5" w16cid:durableId="1475442967">
    <w:abstractNumId w:val="7"/>
  </w:num>
  <w:num w:numId="6" w16cid:durableId="1071393571">
    <w:abstractNumId w:val="7"/>
  </w:num>
  <w:num w:numId="7" w16cid:durableId="1413744175">
    <w:abstractNumId w:val="7"/>
  </w:num>
  <w:num w:numId="8" w16cid:durableId="1147820290">
    <w:abstractNumId w:val="7"/>
  </w:num>
  <w:num w:numId="9" w16cid:durableId="729764067">
    <w:abstractNumId w:val="7"/>
  </w:num>
  <w:num w:numId="10" w16cid:durableId="651908752">
    <w:abstractNumId w:val="7"/>
  </w:num>
  <w:num w:numId="11" w16cid:durableId="2021545621">
    <w:abstractNumId w:val="7"/>
  </w:num>
  <w:num w:numId="12" w16cid:durableId="2033334835">
    <w:abstractNumId w:val="7"/>
  </w:num>
  <w:num w:numId="13" w16cid:durableId="1354840513">
    <w:abstractNumId w:val="7"/>
  </w:num>
  <w:num w:numId="14" w16cid:durableId="2082215892">
    <w:abstractNumId w:val="3"/>
  </w:num>
  <w:num w:numId="15" w16cid:durableId="1265773267">
    <w:abstractNumId w:val="6"/>
  </w:num>
  <w:num w:numId="16" w16cid:durableId="304939696">
    <w:abstractNumId w:val="9"/>
  </w:num>
  <w:num w:numId="17" w16cid:durableId="1837302691">
    <w:abstractNumId w:val="10"/>
  </w:num>
  <w:num w:numId="18" w16cid:durableId="2140175323">
    <w:abstractNumId w:val="4"/>
  </w:num>
  <w:num w:numId="19" w16cid:durableId="731661008">
    <w:abstractNumId w:val="8"/>
  </w:num>
  <w:num w:numId="20" w16cid:durableId="1512917052">
    <w:abstractNumId w:val="2"/>
  </w:num>
  <w:num w:numId="21" w16cid:durableId="24584960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int Sponsors">
    <w15:presenceInfo w15:providerId="AD" w15:userId="S::KHanson@invenergy.com::38c7cee3-3dd1-4075-adbe-7461ce228e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D1AEB"/>
    <w:rsid w:val="000D3E64"/>
    <w:rsid w:val="000F13C5"/>
    <w:rsid w:val="000F4FD7"/>
    <w:rsid w:val="00105A36"/>
    <w:rsid w:val="001313B4"/>
    <w:rsid w:val="001417A0"/>
    <w:rsid w:val="0014546D"/>
    <w:rsid w:val="001500D9"/>
    <w:rsid w:val="001561F7"/>
    <w:rsid w:val="00156DB7"/>
    <w:rsid w:val="00157228"/>
    <w:rsid w:val="00160C3C"/>
    <w:rsid w:val="00176375"/>
    <w:rsid w:val="0017783C"/>
    <w:rsid w:val="0019314C"/>
    <w:rsid w:val="001C0D71"/>
    <w:rsid w:val="001F38F0"/>
    <w:rsid w:val="00237430"/>
    <w:rsid w:val="0026307D"/>
    <w:rsid w:val="002754A9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15C22"/>
    <w:rsid w:val="00360367"/>
    <w:rsid w:val="00360920"/>
    <w:rsid w:val="00384709"/>
    <w:rsid w:val="00386C35"/>
    <w:rsid w:val="003A1BE7"/>
    <w:rsid w:val="003A3D77"/>
    <w:rsid w:val="003B5AED"/>
    <w:rsid w:val="003C6B7B"/>
    <w:rsid w:val="003D01D4"/>
    <w:rsid w:val="00403314"/>
    <w:rsid w:val="004135BD"/>
    <w:rsid w:val="004302A4"/>
    <w:rsid w:val="00443396"/>
    <w:rsid w:val="004463BA"/>
    <w:rsid w:val="004822D4"/>
    <w:rsid w:val="0049290B"/>
    <w:rsid w:val="004A4451"/>
    <w:rsid w:val="004D3958"/>
    <w:rsid w:val="005008DF"/>
    <w:rsid w:val="005045D0"/>
    <w:rsid w:val="00534C6C"/>
    <w:rsid w:val="00555554"/>
    <w:rsid w:val="005639A5"/>
    <w:rsid w:val="005841C0"/>
    <w:rsid w:val="0059260F"/>
    <w:rsid w:val="005C19A5"/>
    <w:rsid w:val="005E5074"/>
    <w:rsid w:val="00612E4F"/>
    <w:rsid w:val="0061325E"/>
    <w:rsid w:val="00613501"/>
    <w:rsid w:val="00615D5E"/>
    <w:rsid w:val="00622E99"/>
    <w:rsid w:val="00625E5D"/>
    <w:rsid w:val="00657C61"/>
    <w:rsid w:val="0066370F"/>
    <w:rsid w:val="0069508E"/>
    <w:rsid w:val="006A0784"/>
    <w:rsid w:val="006A697B"/>
    <w:rsid w:val="006B4DDE"/>
    <w:rsid w:val="006E0A61"/>
    <w:rsid w:val="006E4597"/>
    <w:rsid w:val="007343BC"/>
    <w:rsid w:val="00743968"/>
    <w:rsid w:val="00757492"/>
    <w:rsid w:val="00785415"/>
    <w:rsid w:val="00786294"/>
    <w:rsid w:val="00791CB9"/>
    <w:rsid w:val="00793130"/>
    <w:rsid w:val="00797DEE"/>
    <w:rsid w:val="007A1BE1"/>
    <w:rsid w:val="007B3233"/>
    <w:rsid w:val="007B5A42"/>
    <w:rsid w:val="007C199B"/>
    <w:rsid w:val="007D1989"/>
    <w:rsid w:val="007D3073"/>
    <w:rsid w:val="007D64B9"/>
    <w:rsid w:val="007D72D4"/>
    <w:rsid w:val="007E0452"/>
    <w:rsid w:val="008070C0"/>
    <w:rsid w:val="00811C12"/>
    <w:rsid w:val="00845778"/>
    <w:rsid w:val="00847042"/>
    <w:rsid w:val="00887E28"/>
    <w:rsid w:val="008D5C3A"/>
    <w:rsid w:val="008E2870"/>
    <w:rsid w:val="008E2DD5"/>
    <w:rsid w:val="008E6DA2"/>
    <w:rsid w:val="008F6DD5"/>
    <w:rsid w:val="00907B1E"/>
    <w:rsid w:val="0094050A"/>
    <w:rsid w:val="00943AFD"/>
    <w:rsid w:val="009633C5"/>
    <w:rsid w:val="00963A51"/>
    <w:rsid w:val="00983B6E"/>
    <w:rsid w:val="009936F8"/>
    <w:rsid w:val="009A3772"/>
    <w:rsid w:val="009D17F0"/>
    <w:rsid w:val="00A37C5D"/>
    <w:rsid w:val="00A42796"/>
    <w:rsid w:val="00A5311D"/>
    <w:rsid w:val="00A7158B"/>
    <w:rsid w:val="00AD3B58"/>
    <w:rsid w:val="00AF56C6"/>
    <w:rsid w:val="00AF7CB2"/>
    <w:rsid w:val="00B01994"/>
    <w:rsid w:val="00B032E8"/>
    <w:rsid w:val="00B57F96"/>
    <w:rsid w:val="00B60A02"/>
    <w:rsid w:val="00B67892"/>
    <w:rsid w:val="00B77AFA"/>
    <w:rsid w:val="00BA4D33"/>
    <w:rsid w:val="00BC2D06"/>
    <w:rsid w:val="00BE3522"/>
    <w:rsid w:val="00C05505"/>
    <w:rsid w:val="00C40AD7"/>
    <w:rsid w:val="00C5061F"/>
    <w:rsid w:val="00C50B93"/>
    <w:rsid w:val="00C744EB"/>
    <w:rsid w:val="00C90702"/>
    <w:rsid w:val="00C917FF"/>
    <w:rsid w:val="00C9766A"/>
    <w:rsid w:val="00CB4D8B"/>
    <w:rsid w:val="00CC4F39"/>
    <w:rsid w:val="00CD544C"/>
    <w:rsid w:val="00CE04F1"/>
    <w:rsid w:val="00CF4256"/>
    <w:rsid w:val="00D04FE8"/>
    <w:rsid w:val="00D1207F"/>
    <w:rsid w:val="00D16446"/>
    <w:rsid w:val="00D176CF"/>
    <w:rsid w:val="00D17AD5"/>
    <w:rsid w:val="00D271E3"/>
    <w:rsid w:val="00D3087A"/>
    <w:rsid w:val="00D47A80"/>
    <w:rsid w:val="00D531B5"/>
    <w:rsid w:val="00D85807"/>
    <w:rsid w:val="00D87349"/>
    <w:rsid w:val="00D91EE9"/>
    <w:rsid w:val="00D9627A"/>
    <w:rsid w:val="00D9671B"/>
    <w:rsid w:val="00D97220"/>
    <w:rsid w:val="00E10EDA"/>
    <w:rsid w:val="00E14D47"/>
    <w:rsid w:val="00E14D97"/>
    <w:rsid w:val="00E1641C"/>
    <w:rsid w:val="00E26708"/>
    <w:rsid w:val="00E34958"/>
    <w:rsid w:val="00E371DD"/>
    <w:rsid w:val="00E37AB0"/>
    <w:rsid w:val="00E71C39"/>
    <w:rsid w:val="00EA56E6"/>
    <w:rsid w:val="00EA694D"/>
    <w:rsid w:val="00EC335F"/>
    <w:rsid w:val="00EC48FB"/>
    <w:rsid w:val="00ED3965"/>
    <w:rsid w:val="00EF232A"/>
    <w:rsid w:val="00F007C4"/>
    <w:rsid w:val="00F05A69"/>
    <w:rsid w:val="00F43FFD"/>
    <w:rsid w:val="00F44236"/>
    <w:rsid w:val="00F52517"/>
    <w:rsid w:val="00F6020E"/>
    <w:rsid w:val="00F62EC4"/>
    <w:rsid w:val="00FA4ABF"/>
    <w:rsid w:val="00FA57B2"/>
    <w:rsid w:val="00FB509B"/>
    <w:rsid w:val="00FC1225"/>
    <w:rsid w:val="00FC3D4B"/>
    <w:rsid w:val="00FC6312"/>
    <w:rsid w:val="00FD1827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2"/>
    </o:shapelayout>
  </w:shapeDefaults>
  <w:decimalSymbol w:val="."/>
  <w:listSeparator w:val=","/>
  <w14:docId w14:val="0C849B92"/>
  <w15:chartTrackingRefBased/>
  <w15:docId w15:val="{61FD26D6-2245-46B9-8305-87F9748D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character" w:customStyle="1" w:styleId="H2Char">
    <w:name w:val="H2 Char"/>
    <w:link w:val="H2"/>
    <w:locked/>
    <w:rsid w:val="00CE04F1"/>
    <w:rPr>
      <w:b/>
      <w:sz w:val="24"/>
    </w:rPr>
  </w:style>
  <w:style w:type="character" w:customStyle="1" w:styleId="BodyTextNumberedChar1">
    <w:name w:val="Body Text Numbered Char1"/>
    <w:link w:val="BodyTextNumbered"/>
    <w:locked/>
    <w:rsid w:val="00CE04F1"/>
    <w:rPr>
      <w:iCs/>
      <w:sz w:val="24"/>
      <w:lang w:val="x-none" w:eastAsia="x-none"/>
    </w:rPr>
  </w:style>
  <w:style w:type="paragraph" w:customStyle="1" w:styleId="BodyTextNumbered">
    <w:name w:val="Body Text Numbered"/>
    <w:basedOn w:val="BodyText"/>
    <w:link w:val="BodyTextNumberedChar1"/>
    <w:rsid w:val="00CE04F1"/>
    <w:pPr>
      <w:ind w:left="720" w:hanging="720"/>
    </w:pPr>
    <w:rPr>
      <w:iCs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PGRR130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Jordan.Troublefield@ercot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mailto:khanson@invenergy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mailto:Alexandra.Miller@edf-re.com" TargetMode="External"/><Relationship Id="rId22" Type="http://schemas.microsoft.com/office/2011/relationships/people" Target="peop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480</Words>
  <Characters>3527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4000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3</cp:revision>
  <cp:lastPrinted>2013-11-15T22:11:00Z</cp:lastPrinted>
  <dcterms:created xsi:type="dcterms:W3CDTF">2025-09-16T16:49:00Z</dcterms:created>
  <dcterms:modified xsi:type="dcterms:W3CDTF">2025-09-16T16:49:00Z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</Properties>
</file>